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textAlignment w:val="center"/>
        <w:outlineLvl w:val="0"/>
        <w:rPr>
          <w:rFonts w:ascii="Verdana" w:hAnsi="Verdana" w:eastAsia="宋体" w:cs="宋体"/>
          <w:b/>
          <w:color w:val="222222"/>
          <w:kern w:val="36"/>
          <w:sz w:val="30"/>
          <w:szCs w:val="30"/>
        </w:rPr>
      </w:pPr>
      <w:r>
        <w:rPr>
          <w:rFonts w:ascii="Verdana" w:hAnsi="Verdana" w:eastAsia="宋体" w:cs="宋体"/>
          <w:b/>
          <w:color w:val="222222"/>
          <w:kern w:val="36"/>
          <w:sz w:val="30"/>
          <w:szCs w:val="30"/>
        </w:rPr>
        <w:t>中國文化大學2016秋季班交流簡章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cs="宋体"/>
          <w:kern w:val="0"/>
          <w:sz w:val="24"/>
          <w:szCs w:val="24"/>
        </w:rPr>
        <w:t xml:space="preserve">    </w:t>
      </w:r>
      <w:r>
        <w:rPr>
          <w:rFonts w:hint="eastAsia" w:ascii="PMingLiU" w:hAnsi="PMingLiU" w:eastAsia="PMingLiU" w:cs="宋体"/>
          <w:kern w:val="0"/>
          <w:sz w:val="24"/>
          <w:szCs w:val="24"/>
        </w:rPr>
        <w:t>您好，</w:t>
      </w: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我是中國文化大學的蔡文堯，新學期開始由我負責學生交流</w:t>
      </w:r>
      <w:r>
        <w:rPr>
          <w:rFonts w:hint="eastAsia" w:ascii="PMingLiU" w:hAnsi="PMingLiU" w:eastAsia="PMingLiU" w:cs="宋体"/>
          <w:kern w:val="0"/>
          <w:sz w:val="24"/>
          <w:szCs w:val="24"/>
        </w:rPr>
        <w:t>事務，信件末端附上聯繫方式，若有相關問題可直接與我聯繫，謝謝。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kern w:val="0"/>
          <w:sz w:val="24"/>
          <w:szCs w:val="24"/>
        </w:rPr>
        <w:t>本校2016年秋季交流生申請即將展開，誠摯邀請您推薦貴校優秀學生來校交流，簡章如附件，請您參考。</w:t>
      </w:r>
    </w:p>
    <w:p>
      <w:pPr>
        <w:widowControl/>
        <w:spacing w:before="100" w:beforeAutospacing="1" w:after="100" w:afterAutospacing="1"/>
        <w:ind w:left="480" w:hanging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一、開放修習學院：請參閱研修簡章，僅開放申請相對應的學院系所。</w:t>
      </w:r>
    </w:p>
    <w:p>
      <w:pPr>
        <w:widowControl/>
        <w:spacing w:before="100" w:beforeAutospacing="1" w:after="100" w:afterAutospacing="1"/>
        <w:ind w:left="480" w:hanging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二、特別學院申請條件：</w:t>
      </w:r>
    </w:p>
    <w:p>
      <w:pPr>
        <w:widowControl/>
        <w:spacing w:before="100" w:beforeAutospacing="1" w:after="100" w:afterAutospacing="1"/>
        <w:ind w:left="567" w:firstLine="177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(一)</w:t>
      </w:r>
      <w:r>
        <w:rPr>
          <w:rFonts w:ascii="Times New Roman" w:hAnsi="Times New Roman" w:eastAsia="PMingLiU" w:cs="Times New Roman"/>
          <w:color w:val="000000"/>
          <w:kern w:val="0"/>
          <w:sz w:val="14"/>
          <w:szCs w:val="14"/>
        </w:rPr>
        <w:t xml:space="preserve"> </w:t>
      </w: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舞蹈系：請提供代表作光碟供系上審查。</w:t>
      </w:r>
    </w:p>
    <w:p>
      <w:pPr>
        <w:widowControl/>
        <w:spacing w:before="100" w:beforeAutospacing="1" w:after="100" w:afterAutospacing="1"/>
        <w:ind w:left="567" w:firstLine="177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(二)</w:t>
      </w:r>
      <w:r>
        <w:rPr>
          <w:rFonts w:ascii="Times New Roman" w:hAnsi="Times New Roman" w:eastAsia="PMingLiU" w:cs="Times New Roman"/>
          <w:color w:val="000000"/>
          <w:kern w:val="0"/>
          <w:sz w:val="14"/>
          <w:szCs w:val="14"/>
        </w:rPr>
        <w:t xml:space="preserve"> </w:t>
      </w: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音樂系：如需申請專業主修科目(一對一指導)，名額有限，提出申請，經系上審查後通知是否錄取。</w:t>
      </w:r>
    </w:p>
    <w:p>
      <w:pPr>
        <w:widowControl/>
        <w:spacing w:before="100" w:beforeAutospacing="1" w:after="100" w:afterAutospacing="1"/>
        <w:ind w:left="567" w:firstLine="177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(三)</w:t>
      </w:r>
      <w:r>
        <w:rPr>
          <w:rFonts w:ascii="Times New Roman" w:hAnsi="Times New Roman" w:eastAsia="PMingLiU" w:cs="Times New Roman"/>
          <w:color w:val="000000"/>
          <w:kern w:val="0"/>
          <w:sz w:val="14"/>
          <w:szCs w:val="14"/>
        </w:rPr>
        <w:t xml:space="preserve"> </w:t>
      </w: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國樂系：如需申請專業主修科目(一對一指導)，名額有限，提出申請，經系上審查後通知是否錄取。</w:t>
      </w:r>
    </w:p>
    <w:p>
      <w:pPr>
        <w:widowControl/>
        <w:spacing w:before="100" w:beforeAutospacing="1" w:after="100" w:afterAutospacing="1"/>
        <w:ind w:left="480" w:hanging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三、名額：</w:t>
      </w:r>
    </w:p>
    <w:p>
      <w:pPr>
        <w:widowControl/>
        <w:spacing w:before="100" w:beforeAutospacing="1" w:after="100" w:afterAutospacing="1"/>
        <w:ind w:left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自費研修生：15名</w:t>
      </w:r>
    </w:p>
    <w:p>
      <w:pPr>
        <w:widowControl/>
        <w:spacing w:before="100" w:beforeAutospacing="1" w:after="100" w:afterAutospacing="1"/>
        <w:ind w:left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每10名研修生，另外提供1名免學雜費名額(即第11位學生為免學雜費生)</w:t>
      </w:r>
    </w:p>
    <w:p>
      <w:pPr>
        <w:widowControl/>
        <w:spacing w:before="100" w:beforeAutospacing="1" w:after="100" w:afterAutospacing="1"/>
        <w:ind w:left="480" w:hanging="48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四、 申請方式：</w:t>
      </w:r>
    </w:p>
    <w:p>
      <w:pPr>
        <w:widowControl/>
        <w:spacing w:before="100" w:beforeAutospacing="1" w:after="100" w:afterAutospacing="1"/>
        <w:ind w:left="720" w:hanging="39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(一)</w:t>
      </w:r>
      <w:r>
        <w:rPr>
          <w:rFonts w:ascii="Times New Roman" w:hAnsi="Times New Roman" w:eastAsia="PMingLiU" w:cs="Times New Roman"/>
          <w:color w:val="000000"/>
          <w:kern w:val="0"/>
          <w:sz w:val="14"/>
          <w:szCs w:val="14"/>
        </w:rPr>
        <w:t xml:space="preserve"> </w:t>
      </w: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經貴校選拔後，請學生至本校處室網站線上填寫報名資料與上傳相關附件。</w:t>
      </w:r>
    </w:p>
    <w:p>
      <w:pPr>
        <w:widowControl/>
        <w:spacing w:before="100" w:beforeAutospacing="1" w:after="100" w:afterAutospacing="1"/>
        <w:ind w:left="720" w:hanging="39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(二)</w:t>
      </w:r>
      <w:r>
        <w:rPr>
          <w:rFonts w:ascii="Times New Roman" w:hAnsi="Times New Roman" w:eastAsia="PMingLiU" w:cs="Times New Roman"/>
          <w:color w:val="000000"/>
          <w:kern w:val="0"/>
          <w:sz w:val="14"/>
          <w:szCs w:val="14"/>
        </w:rPr>
        <w:t xml:space="preserve"> </w:t>
      </w: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本校處室網址：</w:t>
      </w:r>
      <w:r>
        <w:rPr>
          <w:rFonts w:ascii="宋体" w:hAnsi="宋体" w:eastAsia="宋体" w:cs="宋体"/>
          <w:kern w:val="0"/>
          <w:sz w:val="24"/>
          <w:szCs w:val="24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</w:rPr>
        <w:instrText xml:space="preserve"> HYPERLINK "http://mccd.pccu.edu.tw/" \t "_blank" </w:instrText>
      </w:r>
      <w:r>
        <w:rPr>
          <w:rFonts w:ascii="宋体" w:hAnsi="宋体" w:eastAsia="宋体" w:cs="宋体"/>
          <w:kern w:val="0"/>
          <w:sz w:val="24"/>
          <w:szCs w:val="24"/>
        </w:rPr>
        <w:fldChar w:fldCharType="separate"/>
      </w:r>
      <w:r>
        <w:rPr>
          <w:rFonts w:hint="eastAsia" w:ascii="PMingLiU" w:hAnsi="PMingLiU" w:eastAsia="PMingLiU" w:cs="宋体"/>
          <w:color w:val="0000FF"/>
          <w:kern w:val="0"/>
          <w:sz w:val="24"/>
          <w:szCs w:val="24"/>
          <w:u w:val="single"/>
        </w:rPr>
        <w:t>http://mccd.pccu.edu.tw/</w:t>
      </w:r>
      <w:r>
        <w:rPr>
          <w:rFonts w:ascii="宋体" w:hAnsi="宋体" w:eastAsia="宋体" w:cs="宋体"/>
          <w:kern w:val="0"/>
          <w:sz w:val="24"/>
          <w:szCs w:val="24"/>
        </w:rPr>
        <w:fldChar w:fldCharType="end"/>
      </w:r>
    </w:p>
    <w:p>
      <w:pPr>
        <w:widowControl/>
        <w:spacing w:before="100" w:beforeAutospacing="1" w:after="100" w:afterAutospacing="1"/>
        <w:ind w:left="720" w:hanging="39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(三)</w:t>
      </w:r>
      <w:r>
        <w:rPr>
          <w:rFonts w:ascii="Times New Roman" w:hAnsi="Times New Roman" w:eastAsia="PMingLiU" w:cs="Times New Roman"/>
          <w:color w:val="000000"/>
          <w:kern w:val="0"/>
          <w:sz w:val="14"/>
          <w:szCs w:val="14"/>
        </w:rPr>
        <w:t xml:space="preserve"> </w:t>
      </w: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路徑：招生資訊→大陸學生來校交流報名表</w:t>
      </w:r>
    </w:p>
    <w:p>
      <w:pPr>
        <w:widowControl/>
        <w:spacing w:before="100" w:beforeAutospacing="1" w:after="100" w:afterAutospacing="1"/>
        <w:ind w:left="720" w:hanging="39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(四)</w:t>
      </w:r>
      <w:r>
        <w:rPr>
          <w:rFonts w:ascii="Times New Roman" w:hAnsi="Times New Roman" w:eastAsia="PMingLiU" w:cs="Times New Roman"/>
          <w:color w:val="000000"/>
          <w:kern w:val="0"/>
          <w:sz w:val="14"/>
          <w:szCs w:val="14"/>
        </w:rPr>
        <w:t xml:space="preserve"> </w:t>
      </w: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線上報名表填寫開放時間：2016/03/15起至2016/04/2</w:t>
      </w:r>
      <w:r>
        <w:rPr>
          <w:rFonts w:hint="eastAsia" w:ascii="PMingLiU" w:hAnsi="PMingLiU" w:eastAsia="宋体" w:cs="宋体"/>
          <w:color w:val="000000"/>
          <w:kern w:val="0"/>
          <w:sz w:val="24"/>
          <w:szCs w:val="24"/>
          <w:lang w:val="en-US" w:eastAsia="zh-CN"/>
        </w:rPr>
        <w:t>9</w:t>
      </w:r>
      <w:bookmarkStart w:id="0" w:name="_GoBack"/>
      <w:bookmarkEnd w:id="0"/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止</w:t>
      </w:r>
    </w:p>
    <w:p>
      <w:pPr>
        <w:widowControl/>
        <w:spacing w:before="100" w:beforeAutospacing="1" w:after="100" w:afterAutospacing="1"/>
        <w:ind w:left="3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以上若有任何疑問，請隨時聯繫。</w:t>
      </w:r>
    </w:p>
    <w:p>
      <w:pPr>
        <w:widowControl/>
        <w:spacing w:before="100" w:beforeAutospacing="1" w:after="100" w:afterAutospacing="1"/>
        <w:ind w:left="3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祝好</w:t>
      </w:r>
    </w:p>
    <w:p>
      <w:pPr>
        <w:widowControl/>
        <w:spacing w:before="100" w:beforeAutospacing="1" w:after="100" w:afterAutospacing="1"/>
        <w:ind w:left="3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文堯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-------------------------------------------------------------------------------------------------------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 xml:space="preserve">QQ:2592246799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PMingLiU" w:hAnsi="PMingLiU" w:eastAsia="PMingLiU" w:cs="宋体"/>
          <w:color w:val="000000"/>
          <w:kern w:val="0"/>
          <w:sz w:val="24"/>
          <w:szCs w:val="24"/>
        </w:rPr>
        <w:t>微信:mrdanny_tsai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4D"/>
    <w:rsid w:val="001703EF"/>
    <w:rsid w:val="00A4054D"/>
    <w:rsid w:val="76837F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105</Words>
  <Characters>604</Characters>
  <Lines>5</Lines>
  <Paragraphs>1</Paragraphs>
  <TotalTime>0</TotalTime>
  <ScaleCrop>false</ScaleCrop>
  <LinksUpToDate>false</LinksUpToDate>
  <CharactersWithSpaces>708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2016-03-07T00:39:00Z</dcterms:created>
  <dc:creator>微软用户</dc:creator>
  <cp:lastModifiedBy>lenovo</cp:lastModifiedBy>
  <cp:lastPrinted>2016-04-14T04:12:43Z</cp:lastPrinted>
  <dcterms:modified xsi:type="dcterms:W3CDTF">2016-04-14T04:13:00Z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